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5BA" w:rsidRPr="00B905BA" w:rsidRDefault="00B905BA" w:rsidP="00B905BA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B905BA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Предпосылки Петровских реформ 8 класс</w:t>
      </w:r>
    </w:p>
    <w:p w:rsidR="00B905BA" w:rsidRPr="00B905BA" w:rsidRDefault="00B905BA" w:rsidP="00B905BA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B905B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Предпосылки Петровских реформ для учащихся 8 класса с ответами. Те</w:t>
      </w:r>
      <w:proofErr w:type="gramStart"/>
      <w:r w:rsidRPr="00B905B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B905B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10 заданий.</w:t>
      </w:r>
    </w:p>
    <w:p w:rsidR="00B905BA" w:rsidRPr="00B905BA" w:rsidRDefault="00B905BA" w:rsidP="00B905BA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B905BA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Влияние </w:t>
        </w:r>
        <w:proofErr w:type="gram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культуры</w:t>
        </w:r>
        <w:proofErr w:type="gram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какой страны на традиции и быт России усилилось с присоединением Левобережной Украины к России?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Швеции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Польши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Франции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Англии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</w:t>
        </w:r>
        <w:proofErr w:type="gram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Представителями</w:t>
        </w:r>
        <w:proofErr w:type="gram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какой профессии были большинство жителей Немецкой слободы в Москве?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врачи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учителя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военные специалисты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богословы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Воспитателем детей царя Алексея Михайловича был поэт, публицист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Борис Морозов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</w:t>
        </w:r>
        <w:proofErr w:type="spell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Симеон</w:t>
        </w:r>
        <w:proofErr w:type="spell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Полоцкий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Борис Годунов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Филарет Романов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Б.И. Морозов был сторонником введения косвенного налогообложения. Какое событие стало прямым следствием дея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тельности правительства Морозова?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Медный бунт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Соляной бунт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установление дипломатических отношений с Польшей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правление новой династии в России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</w:t>
        </w:r>
        <w:proofErr w:type="spell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Назарий</w:t>
        </w:r>
        <w:proofErr w:type="spell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</w:t>
        </w:r>
        <w:proofErr w:type="gram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Чистой</w:t>
        </w:r>
        <w:proofErr w:type="gram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был влиятельным политиком в годы прав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ления Алексея Михайловича. Назовите учреждение, в ко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тором он служил.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Правительствующий Сенат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Святейший Синод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Избранная рада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Посольский приказ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какую страну Европы был направлен для заключения торговых договоров и для изучения опыта формирования армии стольник Илья Милославский?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Францию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Швецию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Англию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Голландию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Какое государственное учреждение возглавлял А.Л. </w:t>
        </w:r>
        <w:proofErr w:type="spell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Ордин-Нащокин</w:t>
        </w:r>
        <w:proofErr w:type="spell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?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Приказ тайных дел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Разрядный приказ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Посольский приказ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Боярскую думу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чём заключалась особенность экономических положений Новоторгового устава 166 7 г.?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документ вводил привилегии для русских купцов перед </w:t>
        </w:r>
        <w:proofErr w:type="gram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иностранными</w:t>
        </w:r>
        <w:proofErr w:type="gram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устав разрешал беспошлинную торговлю для иностран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ных купцов в России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документ отменял действие ярмарок в России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устав вводил льготы и привилегии для крестьян России, которые стремились торговать за границей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была открыта Славяно-греко-латинская ака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демия?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1651 г.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1667 г.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1687 г.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1696 г.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Фаворитом царевны Софьи и фактическим правителем страны в 1682-1689 гг. был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Илья Милославский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Василий Голицын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Василий </w:t>
        </w:r>
        <w:proofErr w:type="spell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Шорин</w:t>
        </w:r>
        <w:proofErr w:type="spell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Андрей </w:t>
        </w:r>
        <w:proofErr w:type="spell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Виниус</w:t>
        </w:r>
        <w:proofErr w:type="spellEnd"/>
      </w:ins>
    </w:p>
    <w:p w:rsidR="00B905BA" w:rsidRPr="00B905BA" w:rsidRDefault="00B905BA" w:rsidP="00B905BA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2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3" w:author="Unknown">
        <w:r w:rsidRPr="00B905BA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lastRenderedPageBreak/>
          <w:t>2 вариант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 каком государе в армии России появились полки «ино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земного строя»?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Иване</w:t>
        </w:r>
        <w:proofErr w:type="gram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IV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Борисе Годунове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Михаиле Романове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Петре I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По выражению историка В.О. Ключевского, западная культура приходила в Россию в «шляхетской одежде». Влияние </w:t>
        </w:r>
        <w:proofErr w:type="gram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культуры</w:t>
        </w:r>
        <w:proofErr w:type="gram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какой страны на быт и традиции России этими словами подчеркнул историк?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Испании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Англии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Норвегии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Польши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</w:t>
        </w:r>
        <w:proofErr w:type="spell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Симеон</w:t>
        </w:r>
        <w:proofErr w:type="spell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Полоцкий, воспитатель детей Алексея Михай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ловича, также известен как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военачальник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поэт и публицист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ювелир и гончар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основатель первого православного монастыря в Лево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бережной Украине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звали воспитателя Алексея Михайловича, который оказывал существенное влияние на царя в первые годы его правления и был отстранён от двора после Соляного бунта?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Илья Милославский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Борис Морозов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Василий Шуйский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Никита Романов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Одним из советников В.И. Морозова в экономической сфе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ре был человек, который открыл одну из первых мануфак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тур в истории России </w:t>
        </w:r>
        <w:proofErr w:type="gram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-ж</w:t>
        </w:r>
        <w:proofErr w:type="gram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елезоделательный завод в Туле. Назовите его имя.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Василий </w:t>
        </w:r>
        <w:proofErr w:type="spell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Шорин</w:t>
        </w:r>
        <w:proofErr w:type="spell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Кирилл Нарышкин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Андрей </w:t>
        </w:r>
        <w:proofErr w:type="spell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Виниус</w:t>
        </w:r>
        <w:proofErr w:type="spell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</w:t>
        </w:r>
        <w:proofErr w:type="spell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Витус</w:t>
        </w:r>
        <w:proofErr w:type="spell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Беринг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6.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Особенность карьеры А.Л. </w:t>
        </w:r>
        <w:proofErr w:type="spell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Ордина-Нащокина</w:t>
        </w:r>
        <w:proofErr w:type="spell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заключалась в том, что он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первым получил звание боярина не за родовитость, а за личные заслуги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оставался в звании дворянина, и при этом возглавил Посольский приказ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отказался от всех чинов и титулов и предложил ввести Табель о рангах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занимался исключительно военной службой и не считал перспективной дипломатическую службу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А.Л. </w:t>
        </w:r>
        <w:proofErr w:type="spell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Ордин-Нащокин</w:t>
        </w:r>
        <w:proofErr w:type="spell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был автором проектов многих ре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форм. Отметьте реформу, которую ему удалось осуществить.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самоуправление по европейскому образцу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почтовая связь между Москвой, Вильно и Ригой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введение рекрутской повинности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создание двухпалатного парламента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был принят Новоторговый устав, закрепив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ший привилегии русских купцов </w:t>
        </w:r>
        <w:proofErr w:type="gram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перед</w:t>
        </w:r>
        <w:proofErr w:type="gram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иностранными?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1651 г.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1656 г.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1667 г.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1694 г.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В.В. Голицын был фактическим правителем страны </w:t>
        </w:r>
        <w:proofErr w:type="gram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при</w:t>
        </w:r>
        <w:proofErr w:type="gramEnd"/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Алексее</w:t>
        </w:r>
        <w:proofErr w:type="gramEnd"/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Михайловиче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царевне Софье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Борисе Годунове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Фёдоре Алексеевиче</w:t>
        </w:r>
      </w:ins>
    </w:p>
    <w:p w:rsidR="00B905BA" w:rsidRPr="00B905BA" w:rsidRDefault="00B905BA" w:rsidP="00B905BA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B905B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Какое учебное заведение было открыто в Москве при поддержке В. Голицына в 1687 г.?</w:t>
        </w:r>
      </w:ins>
    </w:p>
    <w:p w:rsidR="00B905BA" w:rsidRPr="00B905BA" w:rsidRDefault="00B905BA" w:rsidP="00B905BA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университет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Славяно-греко-латинская академия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курсы славянской грамотности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женские высшие курсы</w:t>
        </w:r>
      </w:ins>
    </w:p>
    <w:p w:rsidR="00B905BA" w:rsidRPr="00B905BA" w:rsidRDefault="00B905BA" w:rsidP="00B905BA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B905B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Предпосылки Петровских реформ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905B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6-4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10-2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905B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2-4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8-3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</w:t>
        </w:r>
        <w:r w:rsidRPr="00B905B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10-2</w:t>
        </w:r>
      </w:ins>
    </w:p>
    <w:p w:rsidR="00A04589" w:rsidRDefault="00A04589">
      <w:bookmarkStart w:id="86" w:name="_GoBack"/>
      <w:bookmarkEnd w:id="86"/>
    </w:p>
    <w:sectPr w:rsidR="00A04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DB5"/>
    <w:rsid w:val="00A04589"/>
    <w:rsid w:val="00B905BA"/>
    <w:rsid w:val="00F4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05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905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05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05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B90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90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05BA"/>
    <w:rPr>
      <w:b/>
      <w:bCs/>
    </w:rPr>
  </w:style>
  <w:style w:type="character" w:customStyle="1" w:styleId="apple-converted-space">
    <w:name w:val="apple-converted-space"/>
    <w:basedOn w:val="a0"/>
    <w:rsid w:val="00B905BA"/>
  </w:style>
  <w:style w:type="paragraph" w:customStyle="1" w:styleId="sertxt">
    <w:name w:val="sertxt"/>
    <w:basedOn w:val="a"/>
    <w:rsid w:val="00B90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05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905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05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05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B90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90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05BA"/>
    <w:rPr>
      <w:b/>
      <w:bCs/>
    </w:rPr>
  </w:style>
  <w:style w:type="character" w:customStyle="1" w:styleId="apple-converted-space">
    <w:name w:val="apple-converted-space"/>
    <w:basedOn w:val="a0"/>
    <w:rsid w:val="00B905BA"/>
  </w:style>
  <w:style w:type="paragraph" w:customStyle="1" w:styleId="sertxt">
    <w:name w:val="sertxt"/>
    <w:basedOn w:val="a"/>
    <w:rsid w:val="00B90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4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34356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55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665</Words>
  <Characters>3792</Characters>
  <Application>Microsoft Office Word</Application>
  <DocSecurity>0</DocSecurity>
  <Lines>31</Lines>
  <Paragraphs>8</Paragraphs>
  <ScaleCrop>false</ScaleCrop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2019-01-29T08:13:00Z</dcterms:created>
  <dcterms:modified xsi:type="dcterms:W3CDTF">2019-01-29T08:13:00Z</dcterms:modified>
</cp:coreProperties>
</file>